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438AD2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A86D43">
        <w:rPr>
          <w:rStyle w:val="Strong"/>
          <w:b/>
          <w:bCs w:val="0"/>
          <w:sz w:val="24"/>
          <w:szCs w:val="24"/>
        </w:rPr>
        <w:t>15-G015-24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bookmarkStart w:id="5" w:name="_GoBack"/>
      <w:bookmarkEnd w:id="5"/>
    </w:p>
    <w:p w14:paraId="5643D6B0" w14:textId="7C9E1EDD" w:rsidR="00DB666D" w:rsidRPr="00DF2302" w:rsidRDefault="00E01B28" w:rsidP="00ED3FDE">
      <w:pPr>
        <w:pStyle w:val="Heading2"/>
        <w:spacing w:before="600"/>
        <w:jc w:val="center"/>
        <w:rPr>
          <w:rFonts w:cs="Calibri"/>
          <w:sz w:val="28"/>
          <w:szCs w:val="28"/>
          <w:lang w:eastAsia="ko-KR"/>
        </w:rPr>
      </w:pPr>
      <w:bookmarkStart w:id="6"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6"/>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7"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8" w:name="_Hlk11241264"/>
      <w:r w:rsidRPr="00DF2302">
        <w:rPr>
          <w:rFonts w:ascii="Calibri" w:hAnsi="Calibri" w:cs="Calibri"/>
          <w:lang w:val="en-GB"/>
        </w:rPr>
        <w:t>Evaluation</w:t>
      </w:r>
      <w:bookmarkEnd w:id="8"/>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9" w:name="Technical"/>
      <w:r w:rsidR="001C491C" w:rsidRPr="00DF2302">
        <w:rPr>
          <w:rFonts w:ascii="Calibri" w:hAnsi="Calibri" w:cs="Calibri"/>
          <w:lang w:val="en-GB"/>
        </w:rPr>
        <w:t>70</w:t>
      </w:r>
      <w:r w:rsidRPr="00DF2302">
        <w:rPr>
          <w:rFonts w:ascii="Calibri" w:hAnsi="Calibri" w:cs="Calibri"/>
          <w:lang w:val="en-GB"/>
        </w:rPr>
        <w:t xml:space="preserve"> %</w:t>
      </w:r>
      <w:bookmarkEnd w:id="9"/>
      <w:r w:rsidRPr="00DF2302">
        <w:rPr>
          <w:rFonts w:ascii="Calibri" w:hAnsi="Calibri" w:cs="Calibri"/>
          <w:lang w:val="en-GB"/>
        </w:rPr>
        <w:t xml:space="preserve"> of the score received in the technical evaluation will be added to the obtained financial score, which is maximum </w:t>
      </w:r>
      <w:bookmarkStart w:id="10" w:name="Financial"/>
      <w:r w:rsidR="001C491C" w:rsidRPr="00DF2302">
        <w:rPr>
          <w:rFonts w:ascii="Calibri" w:hAnsi="Calibri" w:cs="Calibri"/>
          <w:lang w:val="en-GB"/>
        </w:rPr>
        <w:t>30</w:t>
      </w:r>
      <w:r w:rsidRPr="00DF2302">
        <w:rPr>
          <w:rFonts w:ascii="Calibri" w:hAnsi="Calibri" w:cs="Calibri"/>
          <w:lang w:val="en-GB"/>
        </w:rPr>
        <w:t xml:space="preserve"> points</w:t>
      </w:r>
      <w:bookmarkEnd w:id="10"/>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7"/>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1"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1"/>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1D566EE1" w14:textId="77777777" w:rsidR="006E17EC" w:rsidRDefault="00D970BE" w:rsidP="00D970BE">
            <w:pPr>
              <w:pStyle w:val="TableContents"/>
              <w:numPr>
                <w:ilvl w:val="0"/>
                <w:numId w:val="10"/>
              </w:numPr>
              <w:rPr>
                <w:rFonts w:asciiTheme="minorHAnsi" w:hAnsiTheme="minorHAnsi"/>
                <w:sz w:val="22"/>
                <w:szCs w:val="22"/>
                <w:highlight w:val="yellow"/>
              </w:rPr>
            </w:pPr>
            <w:r>
              <w:rPr>
                <w:rFonts w:asciiTheme="minorHAnsi" w:hAnsiTheme="minorHAnsi"/>
                <w:sz w:val="22"/>
                <w:szCs w:val="22"/>
                <w:highlight w:val="yellow"/>
              </w:rPr>
              <w:t>At least 2 references showing a company’s experience and reputation with similar supply of goods</w:t>
            </w:r>
          </w:p>
          <w:p w14:paraId="3ADDF29E" w14:textId="50E98F0E" w:rsidR="00D970BE" w:rsidRPr="00DF2302" w:rsidRDefault="00D970BE" w:rsidP="00D970BE">
            <w:pPr>
              <w:pStyle w:val="TableContents"/>
              <w:numPr>
                <w:ilvl w:val="0"/>
                <w:numId w:val="10"/>
              </w:numPr>
              <w:rPr>
                <w:rFonts w:asciiTheme="minorHAnsi" w:hAnsiTheme="minorHAnsi"/>
                <w:sz w:val="22"/>
                <w:szCs w:val="22"/>
                <w:highlight w:val="yellow"/>
              </w:rPr>
            </w:pPr>
            <w:r>
              <w:rPr>
                <w:rFonts w:asciiTheme="minorHAnsi" w:hAnsiTheme="minorHAnsi"/>
                <w:sz w:val="22"/>
                <w:szCs w:val="22"/>
                <w:highlight w:val="yellow"/>
              </w:rPr>
              <w:t xml:space="preserve">Warranty </w:t>
            </w:r>
          </w:p>
        </w:tc>
        <w:tc>
          <w:tcPr>
            <w:tcW w:w="1360" w:type="dxa"/>
            <w:shd w:val="clear" w:color="auto" w:fill="auto"/>
            <w:vAlign w:val="center"/>
          </w:tcPr>
          <w:p w14:paraId="6FB170A3" w14:textId="4045BA2D" w:rsidR="006E17EC" w:rsidRPr="00DF2302" w:rsidRDefault="00D970B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03845FBC" w:rsidR="006E17EC" w:rsidRPr="00DF2302" w:rsidRDefault="00D970BE"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 xml:space="preserve">A clear time schedule for delivery of the required items or materials </w:t>
            </w:r>
          </w:p>
        </w:tc>
        <w:tc>
          <w:tcPr>
            <w:tcW w:w="1360" w:type="dxa"/>
            <w:shd w:val="clear" w:color="auto" w:fill="auto"/>
            <w:vAlign w:val="center"/>
          </w:tcPr>
          <w:p w14:paraId="657554B4" w14:textId="66DCBDD2" w:rsidR="006E17EC" w:rsidRPr="00DF2302" w:rsidRDefault="00D970B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78EBFD9F" w:rsidR="006E17EC" w:rsidRPr="00DF2302" w:rsidRDefault="00D970BE"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shd w:val="clear" w:color="auto" w:fill="auto"/>
          </w:tcPr>
          <w:p w14:paraId="6D2ED3EE" w14:textId="77777777" w:rsidR="006E17EC" w:rsidRDefault="00D970BE"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Supplies to comply with the technical requirements provided MCIA (refer to the specification of Goods) </w:t>
            </w:r>
          </w:p>
          <w:p w14:paraId="23A8F695" w14:textId="2B412E02" w:rsidR="00D970BE" w:rsidRPr="00DF2302" w:rsidRDefault="00D970BE"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Detailed and completed quotes </w:t>
            </w:r>
          </w:p>
        </w:tc>
        <w:tc>
          <w:tcPr>
            <w:tcW w:w="1360" w:type="dxa"/>
            <w:shd w:val="clear" w:color="auto" w:fill="auto"/>
            <w:vAlign w:val="center"/>
          </w:tcPr>
          <w:p w14:paraId="240875A4" w14:textId="7E689EAC" w:rsidR="006E17EC" w:rsidRPr="00DF2302" w:rsidRDefault="00D970BE"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2"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3"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3"/>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4" w:name="_Toc374271007"/>
      <w:r w:rsidRPr="00DF2302">
        <w:rPr>
          <w:lang w:val="en-GB"/>
        </w:rPr>
        <w:t>Evaluation of financial components</w:t>
      </w:r>
      <w:bookmarkEnd w:id="14"/>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5" w:name="_Toc374271008"/>
      <w:r w:rsidRPr="00DF2302">
        <w:rPr>
          <w:lang w:val="en-GB"/>
        </w:rPr>
        <w:t>Evaluation of technical and financial components for total scoring</w:t>
      </w:r>
      <w:bookmarkEnd w:id="15"/>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6"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7"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ins w:id="18" w:author="Sven Erik" w:date="2020-08-26T15:40:00Z">
        <w:r w:rsidR="00B57649">
          <w:rPr>
            <w:rFonts w:ascii="Calibri" w:hAnsi="Calibri"/>
            <w:b/>
            <w:lang w:val="en-GB"/>
          </w:rPr>
          <w:t xml:space="preserve">) * </w:t>
        </w:r>
      </w:ins>
      <w:proofErr w:type="spellStart"/>
      <w:ins w:id="19"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20"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20"/>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ins w:id="21"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2"/>
      <w:bookmarkEnd w:id="16"/>
    </w:p>
    <w:p w14:paraId="04262388" w14:textId="6B8ADBB0" w:rsidR="00B57649" w:rsidRPr="00DF2302" w:rsidRDefault="00B57649" w:rsidP="00E1099C">
      <w:pPr>
        <w:ind w:left="1701"/>
        <w:rPr>
          <w:rFonts w:ascii="Calibri" w:hAnsi="Calibri"/>
          <w:sz w:val="20"/>
          <w:szCs w:val="20"/>
          <w:lang w:val="en-GB"/>
        </w:rPr>
      </w:pPr>
      <w:proofErr w:type="spellStart"/>
      <w:ins w:id="22"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A3E1E" w14:textId="77777777" w:rsidR="00032F27" w:rsidRDefault="00032F27">
      <w:r>
        <w:separator/>
      </w:r>
    </w:p>
  </w:endnote>
  <w:endnote w:type="continuationSeparator" w:id="0">
    <w:p w14:paraId="0D829CE3" w14:textId="77777777" w:rsidR="00032F27" w:rsidRDefault="00032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default"/>
    <w:sig w:usb0="00000000" w:usb1="00000000"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default"/>
    <w:sig w:usb0="E00006FF" w:usb1="0000FCFF" w:usb2="00000001" w:usb3="00000000" w:csb0="6000019F" w:csb1="DFD7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default"/>
    <w:sig w:usb0="00000000" w:usb1="00000000"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default"/>
    <w:sig w:usb0="00000000" w:usb1="00000000"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47ABC010"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970BE" w:rsidRPr="00D970BE">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970BE" w:rsidRPr="00D970BE">
      <w:rPr>
        <w:noProof/>
        <w:color w:val="17365D" w:themeColor="text2" w:themeShade="BF"/>
        <w:lang w:val="sv-SE"/>
      </w:rPr>
      <w:t>4</w:t>
    </w:r>
    <w:r>
      <w:rPr>
        <w:color w:val="17365D" w:themeColor="text2" w:themeShade="BF"/>
      </w:rPr>
      <w:fldChar w:fldCharType="end"/>
    </w:r>
  </w:p>
  <w:p w14:paraId="213B5D63" w14:textId="69D39DA4" w:rsidR="00D15CF2" w:rsidRDefault="004878F3" w:rsidP="004878F3">
    <w:pPr>
      <w:pStyle w:val="Footer"/>
    </w:pPr>
    <w:r>
      <w:fldChar w:fldCharType="begin"/>
    </w:r>
    <w:r>
      <w:instrText xml:space="preserve"> DATE \@ "yyyy-MM-dd" </w:instrText>
    </w:r>
    <w:r>
      <w:fldChar w:fldCharType="separate"/>
    </w:r>
    <w:r w:rsidR="00A86D43">
      <w:rPr>
        <w:noProof/>
      </w:rPr>
      <w:t>2024-07-25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6800B" w14:textId="77777777" w:rsidR="00032F27" w:rsidRDefault="00032F27">
      <w:r>
        <w:separator/>
      </w:r>
    </w:p>
  </w:footnote>
  <w:footnote w:type="continuationSeparator" w:id="0">
    <w:p w14:paraId="5C13E184" w14:textId="77777777" w:rsidR="00032F27" w:rsidRDefault="00032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0A31A7A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lang w:val="en-NZ" w:eastAsia="en-NZ"/>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A86D43">
      <w:rPr>
        <w:rStyle w:val="Strong"/>
      </w:rPr>
      <w:t>15-G015-24</w:t>
    </w:r>
    <w:r>
      <w:rPr>
        <w:rFonts w:asciiTheme="minorHAnsi" w:hAnsiTheme="minorHAnsi" w:cs="Calibri"/>
        <w:sz w:val="20"/>
      </w:rPr>
      <w:fldChar w:fldCharType="end"/>
    </w:r>
    <w:r w:rsidR="00A86D43" w:rsidRPr="000F282C">
      <w:rPr>
        <w:rFonts w:asciiTheme="minorHAnsi" w:hAnsiTheme="minorHAnsi" w:cs="Calibri"/>
        <w:sz w:val="20"/>
      </w:rPr>
      <w:t xml:space="preserve"> </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F2C7F76"/>
    <w:multiLevelType w:val="hybridMultilevel"/>
    <w:tmpl w:val="3244CD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4E565B"/>
    <w:multiLevelType w:val="hybridMultilevel"/>
    <w:tmpl w:val="5866BBE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3"/>
  </w:num>
  <w:num w:numId="2">
    <w:abstractNumId w:val="9"/>
  </w:num>
  <w:num w:numId="3">
    <w:abstractNumId w:val="7"/>
  </w:num>
  <w:num w:numId="4">
    <w:abstractNumId w:val="6"/>
  </w:num>
  <w:num w:numId="5">
    <w:abstractNumId w:val="0"/>
  </w:num>
  <w:num w:numId="6">
    <w:abstractNumId w:val="5"/>
  </w:num>
  <w:num w:numId="7">
    <w:abstractNumId w:val="1"/>
  </w:num>
  <w:num w:numId="8">
    <w:abstractNumId w:val="4"/>
  </w:num>
  <w:num w:numId="9">
    <w:abstractNumId w:val="8"/>
  </w:num>
  <w:num w:numId="10">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2F27"/>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1189"/>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86D43"/>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0BE"/>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E2EE8F59-47FE-457C-B75C-B82D6B266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786</Words>
  <Characters>4486</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2</cp:revision>
  <cp:lastPrinted>2016-10-18T02:57:00Z</cp:lastPrinted>
  <dcterms:created xsi:type="dcterms:W3CDTF">2024-07-25T04:53:00Z</dcterms:created>
  <dcterms:modified xsi:type="dcterms:W3CDTF">2024-07-25T04:53:00Z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